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xml" PartName="/word/comment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28"/>
          <w:szCs w:val="28"/>
          <w:rtl w:val="0"/>
        </w:rPr>
        <w:t xml:space="preserve">Changes in endTB observational study forms v8 compared to v7</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Changes are in red color. </w:t>
      </w:r>
    </w:p>
    <w:p w:rsidR="00000000" w:rsidDel="00000000" w:rsidP="00000000" w:rsidRDefault="00000000" w:rsidRPr="00000000">
      <w:pPr>
        <w:contextualSpacing w:val="0"/>
      </w:pPr>
      <w:r w:rsidDel="00000000" w:rsidR="00000000" w:rsidRPr="00000000">
        <w:rPr>
          <w:b w:val="1"/>
          <w:rtl w:val="0"/>
        </w:rPr>
        <w:t xml:space="preserve">All forms: </w:t>
      </w:r>
    </w:p>
    <w:p w:rsidR="00000000" w:rsidDel="00000000" w:rsidP="00000000" w:rsidRDefault="00000000" w:rsidRPr="00000000">
      <w:pPr>
        <w:contextualSpacing w:val="0"/>
      </w:pPr>
      <w:r w:rsidDel="00000000" w:rsidR="00000000" w:rsidRPr="00000000">
        <w:rPr>
          <w:rtl w:val="0"/>
        </w:rPr>
        <w:t xml:space="preserve">Registration number should be added (if not there) as this is the unique identifier for the patient that makes the link of all forms.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Form 1a – Baseline: </w:t>
      </w:r>
    </w:p>
    <w:p w:rsidR="00000000" w:rsidDel="00000000" w:rsidP="00000000" w:rsidRDefault="00000000" w:rsidRPr="00000000">
      <w:pPr>
        <w:contextualSpacing w:val="0"/>
      </w:pPr>
      <w:r w:rsidDel="00000000" w:rsidR="00000000" w:rsidRPr="00000000">
        <w:rPr>
          <w:u w:val="single"/>
          <w:rtl w:val="0"/>
        </w:rPr>
        <w:t xml:space="preserve">TB history: </w:t>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0"/>
          <w:szCs w:val="20"/>
          <w:rtl w:val="0"/>
        </w:rPr>
        <w:t xml:space="preserve">What is the outcome of the most recent </w:t>
      </w:r>
      <w:commentRangeStart w:id="0"/>
      <w:r w:rsidDel="00000000" w:rsidR="00000000" w:rsidRPr="00000000">
        <w:rPr>
          <w:rFonts w:ascii="Arial" w:cs="Arial" w:eastAsia="Arial" w:hAnsi="Arial"/>
          <w:b w:val="1"/>
          <w:color w:val="000000"/>
          <w:sz w:val="20"/>
          <w:szCs w:val="20"/>
          <w:rtl w:val="0"/>
        </w:rPr>
        <w:t xml:space="preserve">drug-susceptible </w:t>
      </w:r>
      <w:commentRangeEnd w:id="0"/>
      <w:r w:rsidDel="00000000" w:rsidR="00000000" w:rsidRPr="00000000">
        <w:commentReference w:id="0"/>
      </w:r>
      <w:r w:rsidDel="00000000" w:rsidR="00000000" w:rsidRPr="00000000">
        <w:rPr>
          <w:rFonts w:ascii="Arial" w:cs="Arial" w:eastAsia="Arial" w:hAnsi="Arial"/>
          <w:b w:val="0"/>
          <w:color w:val="000000"/>
          <w:sz w:val="20"/>
          <w:szCs w:val="20"/>
          <w:rtl w:val="0"/>
        </w:rPr>
        <w:t xml:space="preserve">TB treatment?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MS Mincho" w:cs="MS Mincho" w:eastAsia="MS Mincho" w:hAnsi="MS Mincho"/>
          <w:b w:val="0"/>
          <w:color w:val="000000"/>
          <w:sz w:val="20"/>
          <w:szCs w:val="20"/>
          <w:rtl w:val="0"/>
        </w:rPr>
        <w:t xml:space="preserve">☐</w:t>
      </w:r>
      <w:r w:rsidDel="00000000" w:rsidR="00000000" w:rsidRPr="00000000">
        <w:rPr>
          <w:rFonts w:ascii="Arial" w:cs="Arial" w:eastAsia="Arial" w:hAnsi="Arial"/>
          <w:b w:val="0"/>
          <w:color w:val="000000"/>
          <w:sz w:val="20"/>
          <w:szCs w:val="20"/>
          <w:highlight w:val="white"/>
          <w:rtl w:val="0"/>
        </w:rPr>
        <w:t xml:space="preserve"> Cured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MS Mincho" w:cs="MS Mincho" w:eastAsia="MS Mincho" w:hAnsi="MS Mincho"/>
          <w:b w:val="0"/>
          <w:color w:val="000000"/>
          <w:sz w:val="20"/>
          <w:szCs w:val="20"/>
          <w:rtl w:val="0"/>
        </w:rPr>
        <w:t xml:space="preserve">☐</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0"/>
          <w:color w:val="000000"/>
          <w:sz w:val="20"/>
          <w:szCs w:val="20"/>
          <w:highlight w:val="white"/>
          <w:rtl w:val="0"/>
        </w:rPr>
        <w:t xml:space="preserve">Completed </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MS Mincho" w:cs="MS Mincho" w:eastAsia="MS Mincho" w:hAnsi="MS Mincho"/>
          <w:b w:val="0"/>
          <w:color w:val="000000"/>
          <w:sz w:val="20"/>
          <w:szCs w:val="20"/>
          <w:rtl w:val="0"/>
        </w:rPr>
        <w:t xml:space="preserve">☐</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0"/>
          <w:color w:val="000000"/>
          <w:sz w:val="20"/>
          <w:szCs w:val="20"/>
          <w:highlight w:val="white"/>
          <w:rtl w:val="0"/>
        </w:rPr>
        <w:t xml:space="preserve">Failed </w:t>
      </w:r>
      <w:r w:rsidDel="00000000" w:rsidR="00000000" w:rsidRPr="00000000">
        <w:rPr>
          <w:rtl w:val="0"/>
        </w:rPr>
      </w:r>
    </w:p>
    <w:p w:rsidR="00000000" w:rsidDel="00000000" w:rsidP="00000000" w:rsidRDefault="00000000" w:rsidRPr="00000000">
      <w:pPr>
        <w:spacing w:after="0" w:before="0" w:line="240" w:lineRule="auto"/>
        <w:contextualSpacing w:val="0"/>
        <w:rPr>
          <w:ins w:author="Helena Huerga" w:id="0" w:date="2016-06-30T01:24:28Z"/>
        </w:rPr>
      </w:pPr>
      <w:r w:rsidDel="00000000" w:rsidR="00000000" w:rsidRPr="00000000">
        <w:rPr>
          <w:rFonts w:ascii="MS Mincho" w:cs="MS Mincho" w:eastAsia="MS Mincho" w:hAnsi="MS Mincho"/>
          <w:b w:val="0"/>
          <w:color w:val="000000"/>
          <w:sz w:val="20"/>
          <w:szCs w:val="20"/>
          <w:rtl w:val="0"/>
        </w:rPr>
        <w:t xml:space="preserve">☐</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0"/>
          <w:color w:val="000000"/>
          <w:sz w:val="20"/>
          <w:szCs w:val="20"/>
          <w:highlight w:val="white"/>
          <w:rtl w:val="0"/>
        </w:rPr>
        <w:t xml:space="preserve">Lost to follow-up </w:t>
      </w:r>
      <w:ins w:author="Helena Huerga" w:id="0" w:date="2016-06-30T01:24:28Z">
        <w:r w:rsidDel="00000000" w:rsidR="00000000" w:rsidRPr="00000000">
          <w:rPr>
            <w:rtl w:val="0"/>
          </w:rPr>
        </w:r>
      </w:ins>
    </w:p>
    <w:p w:rsidR="00000000" w:rsidDel="00000000" w:rsidP="00000000" w:rsidRDefault="00000000" w:rsidRPr="00000000">
      <w:pPr>
        <w:spacing w:after="0" w:before="0" w:line="240" w:lineRule="auto"/>
        <w:contextualSpacing w:val="0"/>
      </w:pPr>
      <w:ins w:author="Helena Huerga" w:id="0" w:date="2016-06-30T01:24:28Z">
        <w:r w:rsidDel="00000000" w:rsidR="00000000" w:rsidRPr="00000000">
          <w:rPr>
            <w:rtl w:val="0"/>
            <w:rPrChange w:author="Helena Huerga" w:id="1" w:date="2016-06-30T01:24:28Z">
              <w:rPr>
                <w:rFonts w:ascii="Arial" w:cs="Arial" w:eastAsia="Arial" w:hAnsi="Arial"/>
                <w:b w:val="0"/>
                <w:color w:val="000000"/>
                <w:sz w:val="20"/>
                <w:szCs w:val="20"/>
                <w:highlight w:val="white"/>
              </w:rPr>
            </w:rPrChange>
          </w:rPr>
          <w:t xml:space="preserve">☐ Not evaluated</w:t>
        </w:r>
      </w:ins>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MS Mincho" w:cs="MS Mincho" w:eastAsia="MS Mincho" w:hAnsi="MS Mincho"/>
          <w:b w:val="0"/>
          <w:color w:val="ff0000"/>
          <w:sz w:val="20"/>
          <w:szCs w:val="20"/>
          <w:rtl w:val="0"/>
        </w:rPr>
        <w:t xml:space="preserve">☐</w:t>
      </w:r>
      <w:r w:rsidDel="00000000" w:rsidR="00000000" w:rsidRPr="00000000">
        <w:rPr>
          <w:rFonts w:ascii="Arial" w:cs="Arial" w:eastAsia="Arial" w:hAnsi="Arial"/>
          <w:b w:val="0"/>
          <w:color w:val="ff0000"/>
          <w:sz w:val="20"/>
          <w:szCs w:val="20"/>
          <w:rtl w:val="0"/>
        </w:rPr>
        <w:t xml:space="preserve"> </w:t>
      </w:r>
      <w:ins w:author="Helena Huerga" w:id="2" w:date="2016-06-30T01:23:38Z">
        <w:r w:rsidDel="00000000" w:rsidR="00000000" w:rsidRPr="00000000">
          <w:rPr>
            <w:rFonts w:ascii="Arial" w:cs="Arial" w:eastAsia="Arial" w:hAnsi="Arial"/>
            <w:color w:val="ff0000"/>
            <w:sz w:val="20"/>
            <w:szCs w:val="20"/>
            <w:rtl w:val="0"/>
            <w:rPrChange w:author="Helena Huerga" w:id="3" w:date="2016-06-30T01:23:38Z">
              <w:rPr>
                <w:rFonts w:ascii="Arial" w:cs="Arial" w:eastAsia="Arial" w:hAnsi="Arial"/>
                <w:b w:val="0"/>
                <w:color w:val="ff0000"/>
                <w:sz w:val="20"/>
                <w:szCs w:val="20"/>
              </w:rPr>
            </w:rPrChange>
          </w:rPr>
          <w:t xml:space="preserve">Treatment adapted (</w:t>
        </w:r>
      </w:ins>
      <w:r w:rsidDel="00000000" w:rsidR="00000000" w:rsidRPr="00000000">
        <w:rPr>
          <w:rFonts w:ascii="Arial" w:cs="Arial" w:eastAsia="Arial" w:hAnsi="Arial"/>
          <w:b w:val="0"/>
          <w:color w:val="ff0000"/>
          <w:sz w:val="20"/>
          <w:szCs w:val="20"/>
          <w:highlight w:val="white"/>
          <w:rtl w:val="0"/>
        </w:rPr>
        <w:t xml:space="preserve">Moved to DRTB register</w:t>
      </w:r>
      <w:ins w:author="Helena Huerga" w:id="4" w:date="2016-06-30T01:23:43Z">
        <w:r w:rsidDel="00000000" w:rsidR="00000000" w:rsidRPr="00000000">
          <w:rPr>
            <w:rFonts w:ascii="Arial" w:cs="Arial" w:eastAsia="Arial" w:hAnsi="Arial"/>
            <w:b w:val="0"/>
            <w:color w:val="ff0000"/>
            <w:sz w:val="20"/>
            <w:szCs w:val="20"/>
            <w:highlight w:val="white"/>
            <w:rtl w:val="0"/>
          </w:rPr>
          <w:t xml:space="preserve">)</w:t>
        </w:r>
      </w:ins>
      <w:r w:rsidDel="00000000" w:rsidR="00000000" w:rsidRPr="00000000">
        <w:rPr>
          <w:rtl w:val="0"/>
        </w:rPr>
      </w:r>
    </w:p>
    <w:p w:rsidR="00000000" w:rsidDel="00000000" w:rsidP="00000000" w:rsidRDefault="00000000" w:rsidRPr="00000000">
      <w:pPr>
        <w:contextualSpacing w:val="0"/>
      </w:pPr>
      <w:del w:author="Helena Huerga" w:id="0" w:date="2016-06-30T01:24:28Z">
        <w:r w:rsidDel="00000000" w:rsidR="00000000" w:rsidRPr="00000000">
          <w:rPr>
            <w:rtl w:val="0"/>
          </w:rPr>
          <w:delText xml:space="preserve">☐ Not evaluated</w:delText>
        </w:r>
      </w:del>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MS Mincho" w:cs="MS Mincho" w:eastAsia="MS Mincho" w:hAnsi="MS Mincho"/>
          <w:b w:val="0"/>
          <w:strike w:val="1"/>
          <w:color w:val="ff0000"/>
          <w:sz w:val="20"/>
          <w:szCs w:val="20"/>
          <w:rtl w:val="0"/>
        </w:rPr>
        <w:t xml:space="preserve">☐</w:t>
      </w:r>
      <w:r w:rsidDel="00000000" w:rsidR="00000000" w:rsidRPr="00000000">
        <w:rPr>
          <w:rFonts w:ascii="Arial" w:cs="Arial" w:eastAsia="Arial" w:hAnsi="Arial"/>
          <w:b w:val="0"/>
          <w:strike w:val="1"/>
          <w:color w:val="ff0000"/>
          <w:sz w:val="20"/>
          <w:szCs w:val="20"/>
          <w:rtl w:val="0"/>
        </w:rPr>
        <w:t xml:space="preserve"> </w:t>
      </w:r>
      <w:r w:rsidDel="00000000" w:rsidR="00000000" w:rsidRPr="00000000">
        <w:rPr>
          <w:rFonts w:ascii="Arial" w:cs="Arial" w:eastAsia="Arial" w:hAnsi="Arial"/>
          <w:b w:val="0"/>
          <w:strike w:val="1"/>
          <w:color w:val="ff0000"/>
          <w:sz w:val="20"/>
          <w:szCs w:val="20"/>
          <w:highlight w:val="white"/>
          <w:rtl w:val="0"/>
        </w:rPr>
        <w:t xml:space="preserve">Unknown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Arial" w:cs="Arial" w:eastAsia="Arial" w:hAnsi="Arial"/>
          <w:color w:val="000000"/>
          <w:sz w:val="20"/>
          <w:szCs w:val="20"/>
          <w:rtl w:val="0"/>
        </w:rPr>
        <w:t xml:space="preserve">What is the outcome of the most recent </w:t>
      </w:r>
      <w:r w:rsidDel="00000000" w:rsidR="00000000" w:rsidRPr="00000000">
        <w:rPr>
          <w:rFonts w:ascii="Arial" w:cs="Arial" w:eastAsia="Arial" w:hAnsi="Arial"/>
          <w:b w:val="1"/>
          <w:color w:val="000000"/>
          <w:sz w:val="20"/>
          <w:szCs w:val="20"/>
          <w:rtl w:val="0"/>
        </w:rPr>
        <w:t xml:space="preserve">drug-resistant </w:t>
      </w:r>
      <w:r w:rsidDel="00000000" w:rsidR="00000000" w:rsidRPr="00000000">
        <w:rPr>
          <w:rFonts w:ascii="Arial" w:cs="Arial" w:eastAsia="Arial" w:hAnsi="Arial"/>
          <w:color w:val="000000"/>
          <w:sz w:val="20"/>
          <w:szCs w:val="20"/>
          <w:rtl w:val="0"/>
        </w:rPr>
        <w:t xml:space="preserve">TB treatment? </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MS Mincho" w:cs="MS Mincho" w:eastAsia="MS Mincho" w:hAnsi="MS Mincho"/>
          <w:color w:val="000000"/>
          <w:sz w:val="20"/>
          <w:szCs w:val="20"/>
          <w:rtl w:val="0"/>
        </w:rPr>
        <w:t xml:space="preserve">☐</w:t>
      </w:r>
      <w:r w:rsidDel="00000000" w:rsidR="00000000" w:rsidRPr="00000000">
        <w:rPr>
          <w:rFonts w:ascii="Arial" w:cs="Arial" w:eastAsia="Arial" w:hAnsi="Arial"/>
          <w:color w:val="000000"/>
          <w:sz w:val="20"/>
          <w:szCs w:val="20"/>
          <w:highlight w:val="white"/>
          <w:rtl w:val="0"/>
        </w:rPr>
        <w:t xml:space="preserve"> Cured </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MS Mincho" w:cs="MS Mincho" w:eastAsia="MS Mincho" w:hAnsi="MS Mincho"/>
          <w:color w:val="000000"/>
          <w:sz w:val="20"/>
          <w:szCs w:val="20"/>
          <w:rtl w:val="0"/>
        </w:rPr>
        <w:t xml:space="preserv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white"/>
          <w:rtl w:val="0"/>
        </w:rPr>
        <w:t xml:space="preserve">Completed </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MS Mincho" w:cs="MS Mincho" w:eastAsia="MS Mincho" w:hAnsi="MS Mincho"/>
          <w:color w:val="000000"/>
          <w:sz w:val="20"/>
          <w:szCs w:val="20"/>
          <w:rtl w:val="0"/>
        </w:rPr>
        <w:t xml:space="preserv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white"/>
          <w:rtl w:val="0"/>
        </w:rPr>
        <w:t xml:space="preserve">Failed </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MS Mincho" w:cs="MS Mincho" w:eastAsia="MS Mincho" w:hAnsi="MS Mincho"/>
          <w:color w:val="000000"/>
          <w:sz w:val="20"/>
          <w:szCs w:val="20"/>
          <w:rtl w:val="0"/>
        </w:rPr>
        <w:t xml:space="preserv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white"/>
          <w:rtl w:val="0"/>
        </w:rPr>
        <w:t xml:space="preserve">Lost to follow-up </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MS Mincho" w:cs="MS Mincho" w:eastAsia="MS Mincho" w:hAnsi="MS Mincho"/>
          <w:color w:val="000000"/>
          <w:sz w:val="20"/>
          <w:szCs w:val="20"/>
          <w:rtl w:val="0"/>
        </w:rPr>
        <w:t xml:space="preserv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white"/>
          <w:rtl w:val="0"/>
        </w:rPr>
        <w:t xml:space="preserve">Not evaluated (unknown or transferred out)</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MS Mincho" w:cs="MS Mincho" w:eastAsia="MS Mincho" w:hAnsi="MS Mincho"/>
          <w:color w:val="000000"/>
          <w:sz w:val="20"/>
          <w:szCs w:val="20"/>
          <w:rtl w:val="0"/>
        </w:rPr>
        <w:t xml:space="preserv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000000"/>
          <w:sz w:val="20"/>
          <w:szCs w:val="20"/>
          <w:highlight w:val="white"/>
          <w:rtl w:val="0"/>
        </w:rPr>
        <w:t xml:space="preserve">Transferred back to DSTB </w:t>
      </w:r>
      <w:r w:rsidDel="00000000" w:rsidR="00000000" w:rsidRPr="00000000">
        <w:rPr>
          <w:rtl w:val="0"/>
        </w:rPr>
      </w:r>
    </w:p>
    <w:p w:rsidR="00000000" w:rsidDel="00000000" w:rsidP="00000000" w:rsidRDefault="00000000" w:rsidRPr="00000000">
      <w:pPr>
        <w:spacing w:after="0" w:line="240" w:lineRule="auto"/>
        <w:contextualSpacing w:val="0"/>
      </w:pPr>
      <w:r w:rsidDel="00000000" w:rsidR="00000000" w:rsidRPr="00000000">
        <w:rPr>
          <w:rFonts w:ascii="MS Mincho" w:cs="MS Mincho" w:eastAsia="MS Mincho" w:hAnsi="MS Mincho"/>
          <w:color w:val="000000"/>
          <w:sz w:val="20"/>
          <w:szCs w:val="20"/>
          <w:rtl w:val="0"/>
        </w:rPr>
        <w:t xml:space="preserv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strike w:val="1"/>
          <w:color w:val="ff0000"/>
          <w:sz w:val="20"/>
          <w:szCs w:val="20"/>
          <w:highlight w:val="white"/>
          <w:rtl w:val="0"/>
        </w:rPr>
        <w:t xml:space="preserve">Unknown</w:t>
      </w:r>
      <w:r w:rsidDel="00000000" w:rsidR="00000000" w:rsidRPr="00000000">
        <w:rPr>
          <w:rtl w:val="0"/>
        </w:rPr>
      </w:r>
    </w:p>
    <w:p w:rsidR="00000000" w:rsidDel="00000000" w:rsidP="00000000" w:rsidRDefault="00000000" w:rsidRPr="00000000">
      <w:pPr>
        <w:contextualSpacing w:val="0"/>
      </w:pPr>
      <w:r w:rsidDel="00000000" w:rsidR="00000000" w:rsidRPr="00000000">
        <w:rPr>
          <w:rFonts w:ascii="MS Mincho" w:cs="MS Mincho" w:eastAsia="MS Mincho" w:hAnsi="MS Mincho"/>
          <w:color w:val="000000"/>
          <w:sz w:val="20"/>
          <w:szCs w:val="20"/>
          <w:rtl w:val="0"/>
        </w:rPr>
        <w:t xml:space="preserve">☐</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color w:val="ff0000"/>
          <w:sz w:val="20"/>
          <w:szCs w:val="20"/>
          <w:highlight w:val="white"/>
          <w:rtl w:val="0"/>
        </w:rPr>
        <w:t xml:space="preserve">Treatment adapted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Form 1b: Treatment Initiation</w:t>
      </w:r>
    </w:p>
    <w:p w:rsidR="00000000" w:rsidDel="00000000" w:rsidP="00000000" w:rsidRDefault="00000000" w:rsidRPr="00000000">
      <w:pPr>
        <w:contextualSpacing w:val="0"/>
      </w:pPr>
      <w:r w:rsidDel="00000000" w:rsidR="00000000" w:rsidRPr="00000000">
        <w:rPr>
          <w:rtl w:val="0"/>
        </w:rPr>
        <w:t xml:space="preserve">Slightly n</w:t>
      </w:r>
      <w:r w:rsidDel="00000000" w:rsidR="00000000" w:rsidRPr="00000000">
        <w:rPr>
          <w:rtl w:val="0"/>
        </w:rPr>
        <w:t xml:space="preserve">ew wording for one of the options for "Other patients who have high risk of unfavorable outcome but who do not fit the above categories (check all that apply):":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Co-morbidities or other conditions such as drug contraindications, patients with low body mass index (BMI), HIV, diabetes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u w:val="single"/>
          <w:rtl w:val="0"/>
        </w:rPr>
        <w:t xml:space="preserve">Case definition</w:t>
      </w:r>
    </w:p>
    <w:tbl>
      <w:tblPr>
        <w:tblStyle w:val="Table1"/>
        <w:bidi w:val="0"/>
        <w:tblW w:w="4390.0" w:type="dxa"/>
        <w:jc w:val="left"/>
        <w:tblInd w:w="-105.0" w:type="dxa"/>
        <w:tblLayout w:type="fixed"/>
        <w:tblLook w:val="0400"/>
      </w:tblPr>
      <w:tblGrid>
        <w:gridCol w:w="4390"/>
        <w:tblGridChange w:id="0">
          <w:tblGrid>
            <w:gridCol w:w="4390"/>
          </w:tblGrid>
        </w:tblGridChange>
      </w:tblGrid>
      <w:tr>
        <w:tc>
          <w:tcPr>
            <w:tcBorders>
              <w:top w:color="000000" w:space="0" w:sz="6" w:val="single"/>
              <w:left w:color="000000" w:space="0" w:sz="6" w:val="single"/>
              <w:bottom w:color="000000" w:space="0" w:sz="6" w:val="single"/>
              <w:right w:color="000000" w:space="0" w:sz="6" w:val="single"/>
            </w:tcBorders>
            <w:tcMar>
              <w:top w:w="105.0" w:type="dxa"/>
              <w:left w:w="105.0" w:type="dxa"/>
              <w:bottom w:w="105.0" w:type="dxa"/>
              <w:right w:w="105.0" w:type="dxa"/>
            </w:tcMar>
          </w:tcPr>
          <w:p w:rsidR="00000000" w:rsidDel="00000000" w:rsidP="00000000" w:rsidRDefault="00000000" w:rsidRPr="00000000">
            <w:pPr>
              <w:spacing w:after="0" w:lineRule="auto"/>
              <w:contextualSpacing w:val="0"/>
            </w:pPr>
            <w:r w:rsidDel="00000000" w:rsidR="00000000" w:rsidRPr="00000000">
              <w:rPr>
                <w:rFonts w:ascii="Arial" w:cs="Arial" w:eastAsia="Arial" w:hAnsi="Arial"/>
                <w:color w:val="000000"/>
                <w:sz w:val="20"/>
                <w:szCs w:val="20"/>
                <w:rtl w:val="0"/>
              </w:rPr>
              <w:t xml:space="preserve">History of past anti-TB drug use (</w:t>
            </w:r>
            <w:r w:rsidDel="00000000" w:rsidR="00000000" w:rsidRPr="00000000">
              <w:rPr>
                <w:color w:val="ff0000"/>
                <w:rtl w:val="0"/>
              </w:rPr>
              <w:t xml:space="preserve">if registration group is not NEW) </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Form 2: Active Medication Log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18"/>
          <w:szCs w:val="18"/>
          <w:rtl w:val="0"/>
        </w:rPr>
        <w:t xml:space="preserve">New columns: </w:t>
      </w:r>
    </w:p>
    <w:tbl>
      <w:tblPr>
        <w:tblStyle w:val="Table2"/>
        <w:bidi w:val="0"/>
        <w:tblW w:w="101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485"/>
        <w:gridCol w:w="915"/>
        <w:gridCol w:w="900"/>
        <w:gridCol w:w="1410"/>
        <w:gridCol w:w="840"/>
        <w:gridCol w:w="880"/>
        <w:gridCol w:w="1100"/>
        <w:gridCol w:w="1160"/>
        <w:gridCol w:w="1120"/>
        <w:gridCol w:w="380"/>
        <w:tblGridChange w:id="0">
          <w:tblGrid>
            <w:gridCol w:w="1485"/>
            <w:gridCol w:w="915"/>
            <w:gridCol w:w="900"/>
            <w:gridCol w:w="1410"/>
            <w:gridCol w:w="840"/>
            <w:gridCol w:w="880"/>
            <w:gridCol w:w="1100"/>
            <w:gridCol w:w="1160"/>
            <w:gridCol w:w="1120"/>
            <w:gridCol w:w="380"/>
          </w:tblGrid>
        </w:tblGridChange>
      </w:tblGrid>
      <w:tr>
        <w:trPr>
          <w:trHeight w:val="640" w:hRule="atLeast"/>
        </w:trPr>
        <w:tc>
          <w:tcPr>
            <w:vAlign w:val="center"/>
          </w:tcPr>
          <w:p w:rsidR="00000000" w:rsidDel="00000000" w:rsidP="00000000" w:rsidRDefault="00000000" w:rsidRPr="00000000">
            <w:pPr>
              <w:contextualSpacing w:val="0"/>
              <w:jc w:val="center"/>
            </w:pPr>
            <w:r w:rsidDel="00000000" w:rsidR="00000000" w:rsidRPr="00000000">
              <w:rPr>
                <w:b w:val="1"/>
                <w:sz w:val="18"/>
                <w:szCs w:val="18"/>
                <w:rtl w:val="0"/>
              </w:rPr>
              <w:t xml:space="preserve">Drug Quantity (units)</w:t>
            </w:r>
            <w:r w:rsidDel="00000000" w:rsidR="00000000" w:rsidRPr="00000000">
              <w:rPr>
                <w:rtl w:val="0"/>
              </w:rPr>
            </w:r>
          </w:p>
        </w:tc>
        <w:tc>
          <w:tcPr>
            <w:vAlign w:val="center"/>
          </w:tcPr>
          <w:p w:rsidR="00000000" w:rsidDel="00000000" w:rsidP="00000000" w:rsidRDefault="00000000" w:rsidRPr="00000000">
            <w:pPr>
              <w:contextualSpacing w:val="0"/>
              <w:jc w:val="center"/>
            </w:pPr>
            <w:r w:rsidDel="00000000" w:rsidR="00000000" w:rsidRPr="00000000">
              <w:rPr>
                <w:b w:val="1"/>
                <w:sz w:val="18"/>
                <w:szCs w:val="18"/>
                <w:rtl w:val="0"/>
              </w:rPr>
              <w:t xml:space="preserve">Formulation</w:t>
            </w:r>
          </w:p>
        </w:tc>
        <w:tc>
          <w:tcPr>
            <w:vAlign w:val="center"/>
          </w:tcPr>
          <w:p w:rsidR="00000000" w:rsidDel="00000000" w:rsidP="00000000" w:rsidRDefault="00000000" w:rsidRPr="00000000">
            <w:pPr>
              <w:contextualSpacing w:val="0"/>
              <w:jc w:val="center"/>
            </w:pPr>
            <w:r w:rsidDel="00000000" w:rsidR="00000000" w:rsidRPr="00000000">
              <w:rPr>
                <w:b w:val="1"/>
                <w:sz w:val="18"/>
                <w:szCs w:val="18"/>
                <w:rtl w:val="0"/>
              </w:rPr>
              <w:t xml:space="preserve">Route</w:t>
            </w:r>
            <w:r w:rsidDel="00000000" w:rsidR="00000000" w:rsidRPr="00000000">
              <w:rPr>
                <w:rtl w:val="0"/>
              </w:rPr>
            </w:r>
          </w:p>
        </w:tc>
        <w:tc>
          <w:tcPr>
            <w:vAlign w:val="center"/>
          </w:tcPr>
          <w:p w:rsidR="00000000" w:rsidDel="00000000" w:rsidP="00000000" w:rsidRDefault="00000000" w:rsidRPr="00000000">
            <w:pPr>
              <w:contextualSpacing w:val="0"/>
              <w:jc w:val="center"/>
            </w:pPr>
            <w:r w:rsidDel="00000000" w:rsidR="00000000" w:rsidRPr="00000000">
              <w:rPr>
                <w:b w:val="1"/>
                <w:sz w:val="18"/>
                <w:szCs w:val="18"/>
                <w:rtl w:val="0"/>
              </w:rPr>
              <w:t xml:space="preserve"> Frequency</w:t>
            </w: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Form 3: Follow-up Assessment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Added an optional simplified colorblindness screen (will be used by some sites)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rtl w:val="0"/>
        </w:rPr>
        <w:t xml:space="preserve">OR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4"/>
          <w:szCs w:val="24"/>
          <w:rtl w:val="0"/>
        </w:rPr>
        <w:t xml:space="preserve">Simplified Colorblindness screen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tbl>
      <w:tblPr>
        <w:tblStyle w:val="Table3"/>
        <w:bidi w:val="0"/>
        <w:tblW w:w="9080.0" w:type="dxa"/>
        <w:jc w:val="left"/>
        <w:tblInd w:w="-105.0" w:type="dxa"/>
        <w:tblLayout w:type="fixed"/>
        <w:tblLook w:val="0400"/>
      </w:tblPr>
      <w:tblGrid>
        <w:gridCol w:w="3580"/>
        <w:gridCol w:w="5500"/>
        <w:tblGridChange w:id="0">
          <w:tblGrid>
            <w:gridCol w:w="3580"/>
            <w:gridCol w:w="5500"/>
          </w:tblGrid>
        </w:tblGridChange>
      </w:tblGrid>
      <w:tr>
        <w:tc>
          <w:tcPr>
            <w:tcBorders>
              <w:top w:color="000000" w:space="0" w:sz="6" w:val="single"/>
              <w:left w:color="000000" w:space="0" w:sz="6" w:val="single"/>
              <w:bottom w:color="000000" w:space="0" w:sz="6" w:val="single"/>
              <w:right w:color="000000" w:space="0" w:sz="6" w:val="single"/>
            </w:tcBorders>
            <w:tcMar>
              <w:top w:w="105.0" w:type="dxa"/>
              <w:left w:w="105.0" w:type="dxa"/>
              <w:bottom w:w="105.0" w:type="dxa"/>
              <w:right w:w="105.0" w:type="dxa"/>
            </w:tcMar>
          </w:tcPr>
          <w:p w:rsidR="00000000" w:rsidDel="00000000" w:rsidP="00000000" w:rsidRDefault="00000000" w:rsidRPr="00000000">
            <w:pPr>
              <w:contextualSpacing w:val="0"/>
            </w:pPr>
            <w:r w:rsidDel="00000000" w:rsidR="00000000" w:rsidRPr="00000000">
              <w:rPr>
                <w:sz w:val="24"/>
                <w:szCs w:val="24"/>
                <w:rtl w:val="0"/>
              </w:rPr>
              <w:t xml:space="preserve">Ishihara screen result: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tcMar>
              <w:top w:w="105.0" w:type="dxa"/>
              <w:left w:w="105.0" w:type="dxa"/>
              <w:bottom w:w="105.0" w:type="dxa"/>
              <w:right w:w="105.0" w:type="dxa"/>
            </w:tcMar>
          </w:tcPr>
          <w:p w:rsidR="00000000" w:rsidDel="00000000" w:rsidP="00000000" w:rsidRDefault="00000000" w:rsidRPr="00000000">
            <w:pPr>
              <w:contextualSpacing w:val="0"/>
            </w:pPr>
            <w:r w:rsidDel="00000000" w:rsidR="00000000" w:rsidRPr="00000000">
              <w:rPr>
                <w:rFonts w:ascii="Menlo Regular" w:cs="Menlo Regular" w:eastAsia="Menlo Regular" w:hAnsi="Menlo Regular"/>
                <w:sz w:val="24"/>
                <w:szCs w:val="24"/>
                <w:rtl w:val="0"/>
              </w:rPr>
              <w:t xml:space="preserve">☐</w:t>
            </w:r>
            <w:r w:rsidDel="00000000" w:rsidR="00000000" w:rsidRPr="00000000">
              <w:rPr>
                <w:sz w:val="24"/>
                <w:szCs w:val="24"/>
                <w:rtl w:val="0"/>
              </w:rPr>
              <w:t xml:space="preserve"> Normal       </w:t>
            </w:r>
            <w:r w:rsidDel="00000000" w:rsidR="00000000" w:rsidRPr="00000000">
              <w:rPr>
                <w:rFonts w:ascii="Menlo Regular" w:cs="Menlo Regular" w:eastAsia="Menlo Regular" w:hAnsi="Menlo Regular"/>
                <w:sz w:val="24"/>
                <w:szCs w:val="24"/>
                <w:rtl w:val="0"/>
              </w:rPr>
              <w:t xml:space="preserve">☐</w:t>
            </w:r>
            <w:r w:rsidDel="00000000" w:rsidR="00000000" w:rsidRPr="00000000">
              <w:rPr>
                <w:sz w:val="24"/>
                <w:szCs w:val="24"/>
                <w:rtl w:val="0"/>
              </w:rPr>
              <w:t xml:space="preserve"> Abnormal</w:t>
            </w:r>
            <w:r w:rsidDel="00000000" w:rsidR="00000000" w:rsidRPr="00000000">
              <w:rPr>
                <w:rtl w:val="0"/>
              </w:rPr>
            </w:r>
          </w:p>
        </w:tc>
      </w:tr>
    </w:tbl>
    <w:p w:rsidR="00000000" w:rsidDel="00000000" w:rsidP="00000000" w:rsidRDefault="00000000" w:rsidRPr="00000000">
      <w:pPr>
        <w:spacing w:after="240" w:lineRule="auto"/>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Form 4a: Outcome</w:t>
      </w:r>
    </w:p>
    <w:p w:rsidR="00000000" w:rsidDel="00000000" w:rsidP="00000000" w:rsidRDefault="00000000" w:rsidRPr="00000000">
      <w:pPr>
        <w:contextualSpacing w:val="0"/>
      </w:pPr>
      <w:r w:rsidDel="00000000" w:rsidR="00000000" w:rsidRPr="00000000">
        <w:rPr>
          <w:rtl w:val="0"/>
        </w:rPr>
        <w:t xml:space="preserve">Added </w:t>
      </w:r>
      <w:r w:rsidDel="00000000" w:rsidR="00000000" w:rsidRPr="00000000">
        <w:rPr>
          <w:sz w:val="24"/>
          <w:szCs w:val="24"/>
          <w:rtl w:val="0"/>
        </w:rPr>
        <w:t xml:space="preserve">Date of end of treatment decision (the day outcome was declared):</w:t>
      </w:r>
    </w:p>
    <w:p w:rsidR="00000000" w:rsidDel="00000000" w:rsidP="00000000" w:rsidRDefault="00000000" w:rsidRPr="00000000">
      <w:pPr>
        <w:contextualSpacing w:val="0"/>
      </w:pPr>
      <w:r w:rsidDel="00000000" w:rsidR="00000000" w:rsidRPr="00000000">
        <w:rPr>
          <w:rtl w:val="0"/>
        </w:rPr>
        <w:t xml:space="preserve">Various changes to Lost to follow-up options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Form 4b: Post-treatment Month 6 Outcome</w:t>
      </w:r>
    </w:p>
    <w:p w:rsidR="00000000" w:rsidDel="00000000" w:rsidP="00000000" w:rsidRDefault="00000000" w:rsidRPr="00000000">
      <w:pPr>
        <w:contextualSpacing w:val="0"/>
      </w:pPr>
      <w:r w:rsidDel="00000000" w:rsidR="00000000" w:rsidRPr="00000000">
        <w:rPr>
          <w:b w:val="1"/>
          <w:rtl w:val="0"/>
        </w:rPr>
        <w:t xml:space="preserve">Added </w:t>
      </w:r>
      <w:r w:rsidDel="00000000" w:rsidR="00000000" w:rsidRPr="00000000">
        <w:rPr>
          <w:sz w:val="24"/>
          <w:szCs w:val="24"/>
          <w:rtl w:val="0"/>
        </w:rPr>
        <w:t xml:space="preserve">Date of post-treatment outcome decision: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sz w:val="24"/>
          <w:szCs w:val="24"/>
          <w:rtl w:val="0"/>
        </w:rPr>
        <w:t xml:space="preserve">Form 5c: Adverse Event Outcome</w:t>
      </w:r>
    </w:p>
    <w:p w:rsidR="00000000" w:rsidDel="00000000" w:rsidP="00000000" w:rsidRDefault="00000000" w:rsidRPr="00000000">
      <w:pPr>
        <w:contextualSpacing w:val="0"/>
      </w:pPr>
      <w:r w:rsidDel="00000000" w:rsidR="00000000" w:rsidRPr="00000000">
        <w:rPr>
          <w:sz w:val="24"/>
          <w:szCs w:val="24"/>
          <w:rtl w:val="0"/>
        </w:rPr>
        <w:t xml:space="preserve">Other Causal Factors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Form 8 – Lab results: </w:t>
      </w:r>
    </w:p>
    <w:p w:rsidR="00000000" w:rsidDel="00000000" w:rsidP="00000000" w:rsidRDefault="00000000" w:rsidRPr="00000000">
      <w:pPr>
        <w:contextualSpacing w:val="0"/>
      </w:pPr>
      <w:r w:rsidDel="00000000" w:rsidR="00000000" w:rsidRPr="00000000">
        <w:rPr>
          <w:rtl w:val="0"/>
        </w:rPr>
        <w:t xml:space="preserve">Changed units of Hemoglobin to g/dL</w:t>
      </w:r>
    </w:p>
    <w:p w:rsidR="00000000" w:rsidDel="00000000" w:rsidP="00000000" w:rsidRDefault="00000000" w:rsidRPr="00000000">
      <w:pPr>
        <w:contextualSpacing w:val="0"/>
      </w:pPr>
      <w:r w:rsidDel="00000000" w:rsidR="00000000" w:rsidRPr="00000000">
        <w:rPr>
          <w:rtl w:val="0"/>
        </w:rPr>
        <w:t xml:space="preserve">Serum albumin moved to Chemistry section</w:t>
      </w:r>
    </w:p>
    <w:p w:rsidR="00000000" w:rsidDel="00000000" w:rsidP="00000000" w:rsidRDefault="00000000" w:rsidRPr="00000000">
      <w:pPr>
        <w:contextualSpacing w:val="0"/>
      </w:pPr>
      <w:bookmarkStart w:colFirst="0" w:colLast="0" w:name="h.bjweeb5no00h" w:id="0"/>
      <w:bookmarkEnd w:id="0"/>
      <w:r w:rsidDel="00000000" w:rsidR="00000000" w:rsidRPr="00000000">
        <w:rPr>
          <w:rtl w:val="0"/>
        </w:rPr>
      </w:r>
    </w:p>
    <w:p w:rsidR="00000000" w:rsidDel="00000000" w:rsidP="00000000" w:rsidRDefault="00000000" w:rsidRPr="00000000">
      <w:pPr>
        <w:contextualSpacing w:val="0"/>
      </w:pPr>
      <w:bookmarkStart w:colFirst="0" w:colLast="0" w:name="h.qisllfz0uem6" w:id="1"/>
      <w:bookmarkEnd w:id="1"/>
      <w:r w:rsidDel="00000000" w:rsidR="00000000" w:rsidRPr="00000000">
        <w:rPr>
          <w:color w:val="ff0000"/>
          <w:rtl w:val="0"/>
        </w:rPr>
        <w:t xml:space="preserve">Form 10: Audiometry</w:t>
      </w:r>
    </w:p>
    <w:p w:rsidR="00000000" w:rsidDel="00000000" w:rsidP="00000000" w:rsidRDefault="00000000" w:rsidRPr="00000000">
      <w:pPr>
        <w:contextualSpacing w:val="0"/>
      </w:pPr>
      <w:bookmarkStart w:colFirst="0" w:colLast="0" w:name="h.6h3gxxniwog4" w:id="2"/>
      <w:bookmarkEnd w:id="2"/>
      <w:r w:rsidDel="00000000" w:rsidR="00000000" w:rsidRPr="00000000">
        <w:rPr>
          <w:color w:val="ff0000"/>
          <w:rtl w:val="0"/>
        </w:rPr>
        <w:t xml:space="preserve">Added more frequencies (for greater flexibility, particularly in sites that use audiologists)</w:t>
      </w:r>
    </w:p>
    <w:p w:rsidR="00000000" w:rsidDel="00000000" w:rsidP="00000000" w:rsidRDefault="00000000" w:rsidRPr="00000000">
      <w:pPr>
        <w:contextualSpacing w:val="0"/>
      </w:pPr>
      <w:bookmarkStart w:colFirst="0" w:colLast="0" w:name="h.gjdgxs" w:id="3"/>
      <w:bookmarkEnd w:id="3"/>
      <w:r w:rsidDel="00000000" w:rsidR="00000000" w:rsidRPr="00000000">
        <w:rPr>
          <w:color w:val="ff0000"/>
          <w:rtl w:val="0"/>
        </w:rPr>
        <w:t xml:space="preserve">Added "Screening Audiometry" option</w:t>
      </w:r>
      <w:r w:rsidDel="00000000" w:rsidR="00000000" w:rsidRPr="00000000">
        <w:rPr>
          <w:rtl w:val="0"/>
        </w:rPr>
      </w:r>
    </w:p>
    <w:sectPr>
      <w:pgSz w:h="16838" w:w="11906"/>
      <w:pgMar w:bottom="1417" w:top="1417" w:left="1417" w:right="1417"/>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comment w:author="Uzma Khan" w:id="0" w:date="2016-06-29T14:06:27Z">
    <w:p w:rsidR="00000000" w:rsidDel="00000000" w:rsidP="00000000" w:rsidRDefault="00000000" w:rsidRPr="00000000">
      <w:pPr>
        <w:keepNext w:val="0"/>
        <w:keepLines w:val="0"/>
        <w:widowControl w:val="0"/>
        <w:spacing w:after="0" w:before="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2"/>
          <w:szCs w:val="22"/>
          <w:u w:val="none"/>
          <w:vertAlign w:val="baseline"/>
          <w:rtl w:val="0"/>
        </w:rPr>
        <w:t xml:space="preserve">for both DS-TB and DR-TB question on outcomes options on metadata and EMR include Cured, Completed, Failed, LTFU, Died, Not evaluated and Treatment Adapted? So "not evaluated" and "treatment adapted" are in both but not sure why we have "died" for outcomes on the baseline form in the EMR...</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 w:name="MS Mincho"/>
  <w:font w:name="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enlo Regula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0"/>
        <w:szCs w:val="20"/>
        <w:highlight w:val="white"/>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60" w:before="240" w:line="240" w:lineRule="auto"/>
      <w:jc w:val="center"/>
    </w:pPr>
    <w:rPr>
      <w:rFonts w:ascii="Calibri" w:cs="Calibri" w:eastAsia="Calibri" w:hAnsi="Calibri"/>
      <w:b w:val="1"/>
      <w:sz w:val="32"/>
      <w:szCs w:val="32"/>
    </w:rPr>
  </w:style>
  <w:style w:type="paragraph" w:styleId="Heading2">
    <w:name w:val="heading 2"/>
    <w:basedOn w:val="Normal"/>
    <w:next w:val="Normal"/>
    <w:pPr>
      <w:keepNext w:val="1"/>
      <w:keepLines w:val="1"/>
      <w:spacing w:after="60" w:before="240" w:line="240" w:lineRule="auto"/>
    </w:pPr>
    <w:rPr>
      <w:rFonts w:ascii="Arial" w:cs="Arial" w:eastAsia="Arial" w:hAnsi="Arial"/>
      <w:b w:val="1"/>
      <w:i w:val="1"/>
      <w:sz w:val="24"/>
      <w:szCs w:val="24"/>
    </w:rPr>
  </w:style>
  <w:style w:type="paragraph" w:styleId="Heading3">
    <w:name w:val="heading 3"/>
    <w:basedOn w:val="Normal"/>
    <w:next w:val="Normal"/>
    <w:pPr>
      <w:keepNext w:val="1"/>
      <w:keepLines w:val="1"/>
      <w:spacing w:after="60" w:before="240" w:line="240" w:lineRule="auto"/>
    </w:pPr>
    <w:rPr>
      <w:rFonts w:ascii="Calibri" w:cs="Calibri" w:eastAsia="Calibri" w:hAnsi="Calibri"/>
      <w:b w:val="1"/>
      <w:sz w:val="24"/>
      <w:szCs w:val="24"/>
    </w:rPr>
  </w:style>
  <w:style w:type="paragraph" w:styleId="Heading4">
    <w:name w:val="heading 4"/>
    <w:basedOn w:val="Normal"/>
    <w:next w:val="Normal"/>
    <w:pPr>
      <w:keepNext w:val="1"/>
      <w:keepLines w:val="1"/>
      <w:spacing w:after="60" w:before="240" w:line="240" w:lineRule="auto"/>
    </w:pPr>
    <w:rPr>
      <w:rFonts w:ascii="Calibri" w:cs="Calibri" w:eastAsia="Calibri" w:hAnsi="Calibri"/>
      <w:b w:val="1"/>
      <w:sz w:val="28"/>
      <w:szCs w:val="28"/>
    </w:rPr>
  </w:style>
  <w:style w:type="paragraph" w:styleId="Heading5">
    <w:name w:val="heading 5"/>
    <w:basedOn w:val="Normal"/>
    <w:next w:val="Normal"/>
    <w:pPr>
      <w:keepNext w:val="1"/>
      <w:keepLines w:val="1"/>
      <w:spacing w:after="60" w:before="240" w:line="240" w:lineRule="auto"/>
    </w:pPr>
    <w:rPr>
      <w:rFonts w:ascii="Calibri" w:cs="Calibri" w:eastAsia="Calibri" w:hAnsi="Calibri"/>
      <w:b w:val="1"/>
      <w:i w:val="1"/>
      <w:sz w:val="26"/>
      <w:szCs w:val="26"/>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0" w:before="0" w:line="240" w:lineRule="auto"/>
      <w:jc w:val="center"/>
    </w:pPr>
    <w:rPr>
      <w:rFonts w:ascii="Garamond" w:cs="Garamond" w:eastAsia="Garamond" w:hAnsi="Garamond"/>
      <w:b w:val="1"/>
      <w:sz w:val="44"/>
      <w:szCs w:val="44"/>
    </w:rPr>
  </w:style>
  <w:style w:type="paragraph" w:styleId="Subtitle">
    <w:name w:val="Subtitle"/>
    <w:basedOn w:val="Normal"/>
    <w:next w:val="Normal"/>
    <w:pPr>
      <w:keepNext w:val="1"/>
      <w:keepLines w:val="1"/>
      <w:spacing w:after="0" w:before="0" w:line="240" w:lineRule="auto"/>
      <w:jc w:val="center"/>
    </w:pPr>
    <w:rPr>
      <w:rFonts w:ascii="Garamond" w:cs="Garamond" w:eastAsia="Garamond" w:hAnsi="Garamond"/>
      <w:b w:val="1"/>
      <w:i w:val="1"/>
      <w:color w:val="666666"/>
      <w:sz w:val="44"/>
      <w:szCs w:val="44"/>
    </w:rPr>
  </w:style>
  <w:style w:type="table" w:styleId="Table1">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15.0" w:type="dxa"/>
        <w:left w:w="15.0" w:type="dxa"/>
        <w:bottom w:w="15.0" w:type="dxa"/>
        <w:right w:w="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comments" Target="comments.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Garamond-regular.ttf"/><Relationship Id="rId2" Type="http://schemas.openxmlformats.org/officeDocument/2006/relationships/font" Target="fonts/Garamond-bold.ttf"/><Relationship Id="rId3" Type="http://schemas.openxmlformats.org/officeDocument/2006/relationships/font" Target="fonts/Garamond-italic.ttf"/><Relationship Id="rId4" Type="http://schemas.openxmlformats.org/officeDocument/2006/relationships/font" Target="fonts/Garamond-boldItalic.ttf"/></Relationships>
</file>